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94B74" w14:textId="1D8249E8" w:rsidR="00E16ABE" w:rsidRDefault="00087A02" w:rsidP="00E16ABE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Załącznik nr 13</w:t>
      </w:r>
      <w:r w:rsidR="00E16ABE" w:rsidRPr="00B977FC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660AE2" w:rsidRPr="00660AE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</w:t>
      </w:r>
      <w:r w:rsidR="00B37DE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rocedury wyboru i oceny grantobiorców</w:t>
      </w:r>
    </w:p>
    <w:p w14:paraId="248873E5" w14:textId="57B19286" w:rsidR="00784DE4" w:rsidRPr="00281C64" w:rsidRDefault="00784DE4" w:rsidP="00784DE4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del w:id="0" w:author="esnazyk" w:date="2024-08-08T14:31:00Z">
        <w:r w:rsidRPr="00281C64" w:rsidDel="00C53FB9">
          <w:rPr>
            <w:i/>
            <w:sz w:val="18"/>
          </w:rPr>
          <w:delText>2</w:delText>
        </w:r>
      </w:del>
      <w:ins w:id="1" w:author="esnazyk" w:date="2024-08-08T14:31:00Z">
        <w:r w:rsidR="00C53FB9">
          <w:rPr>
            <w:i/>
            <w:sz w:val="18"/>
          </w:rPr>
          <w:t>3</w:t>
        </w:r>
      </w:ins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del w:id="2" w:author="esnazyk" w:date="2024-08-08T14:31:00Z">
        <w:r w:rsidDel="00C53FB9">
          <w:rPr>
            <w:i/>
            <w:sz w:val="18"/>
          </w:rPr>
          <w:delText>I</w:delText>
        </w:r>
      </w:del>
      <w:r>
        <w:rPr>
          <w:i/>
          <w:sz w:val="18"/>
        </w:rPr>
        <w:t>X</w:t>
      </w:r>
      <w:ins w:id="3" w:author="esnazyk" w:date="2024-08-08T14:31:00Z">
        <w:r w:rsidR="00C53FB9">
          <w:rPr>
            <w:i/>
            <w:sz w:val="18"/>
          </w:rPr>
          <w:t>XI</w:t>
        </w:r>
      </w:ins>
      <w:r>
        <w:rPr>
          <w:i/>
          <w:sz w:val="18"/>
        </w:rPr>
        <w:t>/8</w:t>
      </w:r>
      <w:ins w:id="4" w:author="esnazyk" w:date="2024-08-08T14:31:00Z">
        <w:r w:rsidR="00C53FB9">
          <w:rPr>
            <w:i/>
            <w:sz w:val="18"/>
          </w:rPr>
          <w:t>5</w:t>
        </w:r>
      </w:ins>
      <w:del w:id="5" w:author="esnazyk" w:date="2024-08-08T14:31:00Z">
        <w:r w:rsidDel="00C53FB9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6" w:author="esnazyk" w:date="2024-08-08T14:32:00Z">
        <w:r w:rsidDel="00C53FB9">
          <w:rPr>
            <w:i/>
            <w:sz w:val="18"/>
          </w:rPr>
          <w:delText>19.04</w:delText>
        </w:r>
      </w:del>
      <w:ins w:id="7" w:author="esnazyk" w:date="2024-08-08T14:32:00Z">
        <w:r w:rsidR="00C53FB9">
          <w:rPr>
            <w:i/>
            <w:sz w:val="18"/>
          </w:rPr>
          <w:t>08.08</w:t>
        </w:r>
      </w:ins>
      <w:bookmarkStart w:id="8" w:name="_GoBack"/>
      <w:bookmarkEnd w:id="8"/>
      <w:r w:rsidRPr="00281C64">
        <w:rPr>
          <w:i/>
          <w:sz w:val="18"/>
        </w:rPr>
        <w:t>.2024 r.</w:t>
      </w:r>
    </w:p>
    <w:p w14:paraId="16539149" w14:textId="77777777" w:rsidR="00E16ABE" w:rsidRPr="00B977FC" w:rsidRDefault="00E16ABE" w:rsidP="00FD50AA">
      <w:pPr>
        <w:jc w:val="center"/>
        <w:rPr>
          <w:rFonts w:ascii="Calibri Light" w:hAnsi="Calibri Light"/>
          <w:b/>
          <w:szCs w:val="20"/>
        </w:rPr>
      </w:pPr>
    </w:p>
    <w:p w14:paraId="27535D8B" w14:textId="3210E65E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  <w:r w:rsidRPr="00B977FC">
        <w:rPr>
          <w:rFonts w:ascii="Calibri Light" w:hAnsi="Calibri Light"/>
          <w:b/>
          <w:szCs w:val="20"/>
        </w:rPr>
        <w:t xml:space="preserve">OŚWIADCZENIE CZŁONKÓW RADY O </w:t>
      </w:r>
      <w:r w:rsidRPr="00B977FC">
        <w:rPr>
          <w:rFonts w:ascii="Calibri Light" w:hAnsi="Calibri Light" w:cs="Calibri Light"/>
          <w:b/>
          <w:szCs w:val="20"/>
        </w:rPr>
        <w:t>BEZSTRONNOŚCI</w:t>
      </w:r>
      <w:r w:rsidR="0006774F" w:rsidRPr="00B977FC">
        <w:rPr>
          <w:rFonts w:ascii="Calibri Light" w:hAnsi="Calibri Light" w:cs="Calibri Light"/>
          <w:b/>
        </w:rPr>
        <w:t xml:space="preserve"> I </w:t>
      </w:r>
      <w:r w:rsidR="0006774F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>POUFNOŚCI</w:t>
      </w:r>
      <w:r w:rsidR="00B6486C" w:rsidRPr="005C05FE">
        <w:rPr>
          <w:shd w:val="clear" w:color="auto" w:fill="FFFFFF" w:themeFill="background1"/>
        </w:rPr>
        <w:t xml:space="preserve"> </w:t>
      </w:r>
      <w:r w:rsidR="00B37DEA">
        <w:rPr>
          <w:shd w:val="clear" w:color="auto" w:fill="FFFFFF" w:themeFill="background1"/>
        </w:rPr>
        <w:br/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W RAMACH </w:t>
      </w:r>
      <w:r w:rsidR="00B37DEA">
        <w:rPr>
          <w:rFonts w:ascii="Calibri Light" w:hAnsi="Calibri Light" w:cs="Calibri Light"/>
          <w:b/>
          <w:szCs w:val="20"/>
          <w:shd w:val="clear" w:color="auto" w:fill="FFFFFF" w:themeFill="background1"/>
        </w:rPr>
        <w:t>KONKURSU NA WYBÓR GRNATOBIORCÓW</w:t>
      </w:r>
      <w:r w:rsidR="00B6486C" w:rsidRPr="005C05FE">
        <w:rPr>
          <w:rFonts w:ascii="Calibri Light" w:hAnsi="Calibri Light" w:cs="Calibri Light"/>
          <w:b/>
          <w:szCs w:val="20"/>
          <w:shd w:val="clear" w:color="auto" w:fill="FFFFFF" w:themeFill="background1"/>
        </w:rPr>
        <w:t xml:space="preserve"> NR …</w:t>
      </w:r>
    </w:p>
    <w:p w14:paraId="44387862" w14:textId="77777777" w:rsidR="00FD50AA" w:rsidRPr="00B977FC" w:rsidRDefault="00FD50AA" w:rsidP="00FD50AA">
      <w:pPr>
        <w:jc w:val="center"/>
        <w:rPr>
          <w:rFonts w:ascii="Calibri Light" w:hAnsi="Calibri Light"/>
          <w:b/>
          <w:szCs w:val="20"/>
        </w:rPr>
      </w:pPr>
    </w:p>
    <w:tbl>
      <w:tblPr>
        <w:tblW w:w="46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8"/>
        <w:gridCol w:w="3281"/>
        <w:gridCol w:w="1272"/>
        <w:gridCol w:w="3123"/>
      </w:tblGrid>
      <w:tr w:rsidR="00FD50AA" w:rsidRPr="008E1DCE" w14:paraId="6551404F" w14:textId="77777777" w:rsidTr="00FD50AA">
        <w:trPr>
          <w:trHeight w:val="233"/>
          <w:jc w:val="center"/>
        </w:trPr>
        <w:tc>
          <w:tcPr>
            <w:tcW w:w="1016" w:type="pct"/>
            <w:shd w:val="clear" w:color="auto" w:fill="D9D9D9"/>
            <w:vAlign w:val="center"/>
          </w:tcPr>
          <w:p w14:paraId="456F2E1A" w14:textId="77777777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9" w:name="_Hlk155870295"/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703" w:type="pct"/>
            <w:shd w:val="clear" w:color="auto" w:fill="D9D9D9"/>
            <w:vAlign w:val="center"/>
          </w:tcPr>
          <w:p w14:paraId="554887DE" w14:textId="258CE4D3" w:rsidR="00FD50AA" w:rsidRPr="00B977FC" w:rsidRDefault="00FD50A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B977FC">
              <w:rPr>
                <w:rFonts w:ascii="Calibri Light" w:hAnsi="Calibri Light" w:cs="Calibri"/>
                <w:b/>
                <w:sz w:val="18"/>
                <w:szCs w:val="18"/>
              </w:rPr>
              <w:t>Imię</w:t>
            </w:r>
            <w:r w:rsidR="00B37DEA">
              <w:rPr>
                <w:rFonts w:ascii="Calibri Light" w:hAnsi="Calibri Light" w:cs="Calibri"/>
                <w:b/>
                <w:sz w:val="18"/>
                <w:szCs w:val="18"/>
              </w:rPr>
              <w:t xml:space="preserve"> i Nazwisko / Nazwa Grantobiorcy</w:t>
            </w:r>
          </w:p>
        </w:tc>
        <w:tc>
          <w:tcPr>
            <w:tcW w:w="660" w:type="pct"/>
            <w:shd w:val="clear" w:color="auto" w:fill="D9D9D9"/>
            <w:vAlign w:val="center"/>
          </w:tcPr>
          <w:p w14:paraId="5A91231E" w14:textId="2D2A708E" w:rsidR="00FD50AA" w:rsidRPr="00B977FC" w:rsidRDefault="00B37DE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Tytuł zadania</w:t>
            </w:r>
          </w:p>
        </w:tc>
        <w:tc>
          <w:tcPr>
            <w:tcW w:w="1621" w:type="pct"/>
            <w:shd w:val="clear" w:color="auto" w:fill="D9D9D9"/>
            <w:vAlign w:val="center"/>
          </w:tcPr>
          <w:p w14:paraId="0CFD1D14" w14:textId="5F79F627" w:rsidR="00FD50AA" w:rsidRPr="00D85643" w:rsidRDefault="00B37DEA" w:rsidP="00FD50AA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>
              <w:rPr>
                <w:rFonts w:ascii="Calibri Light" w:hAnsi="Calibri Light" w:cs="Calibri"/>
                <w:b/>
                <w:sz w:val="18"/>
                <w:szCs w:val="18"/>
              </w:rPr>
              <w:t>Wnioskowana kwota grantu</w:t>
            </w:r>
            <w:r w:rsidR="00FD50AA" w:rsidRPr="00B977FC">
              <w:rPr>
                <w:rFonts w:ascii="Calibri Light" w:hAnsi="Calibri Light" w:cs="Calibri"/>
                <w:b/>
                <w:sz w:val="18"/>
                <w:szCs w:val="18"/>
              </w:rPr>
              <w:t xml:space="preserve"> </w:t>
            </w:r>
            <w:r w:rsidR="003172CC" w:rsidRPr="00B977FC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FD50AA" w:rsidRPr="008E1DCE" w14:paraId="478170D9" w14:textId="77777777" w:rsidTr="00FD50AA">
        <w:trPr>
          <w:trHeight w:val="264"/>
          <w:jc w:val="center"/>
        </w:trPr>
        <w:tc>
          <w:tcPr>
            <w:tcW w:w="1016" w:type="pct"/>
            <w:vAlign w:val="center"/>
          </w:tcPr>
          <w:p w14:paraId="791D11CE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03" w:type="pct"/>
            <w:vAlign w:val="center"/>
          </w:tcPr>
          <w:p w14:paraId="6B40F662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660" w:type="pct"/>
            <w:vAlign w:val="center"/>
          </w:tcPr>
          <w:p w14:paraId="3638F2D5" w14:textId="77777777" w:rsidR="00FD50AA" w:rsidRPr="00F7225B" w:rsidRDefault="00FD50AA" w:rsidP="00FD50AA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621" w:type="pct"/>
            <w:vAlign w:val="center"/>
          </w:tcPr>
          <w:p w14:paraId="41C89824" w14:textId="77777777" w:rsidR="00FD50AA" w:rsidRPr="00521F86" w:rsidRDefault="00FD50AA" w:rsidP="00FD50AA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  <w:highlight w:val="yellow"/>
              </w:rPr>
            </w:pPr>
          </w:p>
        </w:tc>
      </w:tr>
      <w:bookmarkEnd w:id="9"/>
    </w:tbl>
    <w:p w14:paraId="4BD31185" w14:textId="77777777" w:rsidR="00FD50AA" w:rsidRPr="002A42E4" w:rsidRDefault="00FD50AA" w:rsidP="00FD50AA">
      <w:pPr>
        <w:jc w:val="both"/>
        <w:rPr>
          <w:rFonts w:ascii="Calibri Light" w:hAnsi="Calibri Light"/>
          <w:sz w:val="10"/>
          <w:szCs w:val="10"/>
        </w:rPr>
      </w:pPr>
    </w:p>
    <w:p w14:paraId="7B53E93D" w14:textId="1BB30492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Ja niżej podpisany/podpisana oświadczam, że zapoznałem/zapoznałam się z Regulaminem Rady i proc</w:t>
      </w:r>
      <w:r w:rsidR="00B37DE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edurami wyboru </w:t>
      </w:r>
      <w:r w:rsidR="00B37DE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  <w:t>i oceny grantobiorców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i nie zachodzą żadne z okoliczności, które skutkują wyłączeniem mnie z udziału z procesu oceny </w:t>
      </w:r>
      <w:r w:rsidR="008D3D2D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br/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i wyboru wniosku o </w:t>
      </w:r>
      <w:r w:rsidR="00B37DE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powierzenie grantu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będącego przedmiotem oceny, w tym:</w:t>
      </w:r>
    </w:p>
    <w:p w14:paraId="5D27C5C4" w14:textId="021B743C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brałem/brałam osobistego udziału w przygotowaniu i nie będę uczestniczył w realizacji wniosku o </w:t>
      </w:r>
      <w:r w:rsidR="00B37DE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powierzenie grantu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będącego przedmiotem oceny.</w:t>
      </w:r>
    </w:p>
    <w:p w14:paraId="39ED5503" w14:textId="24117D5B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jestem związany(a) stosunkiem pracy z podmiotem składającym wniosek o </w:t>
      </w:r>
      <w:r w:rsidR="00B37DE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powierzenie grantu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będący przedmiotem oceny.</w:t>
      </w:r>
    </w:p>
    <w:p w14:paraId="60E33293" w14:textId="77777777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 osobą składającą wniosek nie łączy/łączył mnie związek małżeński, stosunek pokrewieństwa, powinowactwa do drugiego stopnia,  opieki lub kurateli.</w:t>
      </w:r>
    </w:p>
    <w:p w14:paraId="07180D1E" w14:textId="5A8BFBAA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świadczę pracy na podstawie stosunków cywilnoprawnych dla podmiotu składającego wniosek o </w:t>
      </w:r>
      <w:r w:rsidR="00B37DE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powierzenie grantu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będący przedmiotem oceny.</w:t>
      </w:r>
    </w:p>
    <w:p w14:paraId="40BBF7F6" w14:textId="0942FDD9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</w:t>
      </w:r>
      <w:r w:rsidR="00211406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pełnię funkcji w organach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podmiotu składającego wniosek o </w:t>
      </w:r>
      <w:r w:rsidR="00211406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powierzenie grantu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będący przedmiotem oceny.</w:t>
      </w:r>
    </w:p>
    <w:p w14:paraId="40FBB8E1" w14:textId="7323C576" w:rsidR="00FD50AA" w:rsidRPr="00FD50AA" w:rsidRDefault="00FD50AA" w:rsidP="00FD50AA">
      <w:pPr>
        <w:numPr>
          <w:ilvl w:val="0"/>
          <w:numId w:val="3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Nie wystąpiły żadne inne okoliczności mogące skutkować  koniecznością wyłączenia mnie z udziału w procesie oceny i wyboru wniosku o </w:t>
      </w:r>
      <w:r w:rsidR="00211406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powierzenie grantu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będącego przedmiotem oceny.</w:t>
      </w:r>
    </w:p>
    <w:p w14:paraId="13F0768B" w14:textId="77777777" w:rsidR="00FD50AA" w:rsidRPr="00FD50AA" w:rsidRDefault="00FD50AA" w:rsidP="00FD50AA">
      <w:pPr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Ponadto zobowiązuję się do:</w:t>
      </w:r>
    </w:p>
    <w:p w14:paraId="0B006E11" w14:textId="77777777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Wypełniania moich obowiązków wynikających z uczestnictwa w procesie oceny i wybory wniosku w sposób uczciwy i sprawiedliwy, zgodnie z posiadaną wiedzą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</w:t>
      </w:r>
    </w:p>
    <w:p w14:paraId="2A8B452A" w14:textId="31F2B00A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Z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achowania w tajemnicy wszelkich informacji i dokumentów ujawnionych i wytworzonych w</w:t>
      </w:r>
      <w:r w:rsidR="006F1571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trakcie oceny i wyboru grantobiorców</w:t>
      </w: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.</w:t>
      </w:r>
    </w:p>
    <w:p w14:paraId="3BE91E92" w14:textId="0A631D16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N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ie zatrzymywania kopii jakichkolwiek dokumentów otrzymanych w formie papierowej lub elektronicznej w</w:t>
      </w:r>
      <w:r w:rsidR="006F1571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trakcie oceny i wyboru grantobiorców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. </w:t>
      </w:r>
    </w:p>
    <w:p w14:paraId="7946975C" w14:textId="3071995E" w:rsidR="00FD50AA" w:rsidRPr="00FD50AA" w:rsidRDefault="00FD50AA" w:rsidP="00FD50AA">
      <w:pPr>
        <w:numPr>
          <w:ilvl w:val="0"/>
          <w:numId w:val="4"/>
        </w:numPr>
        <w:spacing w:line="259" w:lineRule="auto"/>
        <w:ind w:left="284" w:hanging="284"/>
        <w:contextualSpacing/>
        <w:jc w:val="both"/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</w:pP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W przypadku zaistnienia którejkolwiek z okoliczności wymienionych w pkt 1-</w:t>
      </w:r>
      <w:r w:rsidR="006F1571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6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, zobowiązuję się do niezwłocznego poinformowania o tym fakcie Przewodniczącego Rady i wycofan</w:t>
      </w:r>
      <w:r w:rsidR="006F1571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>ia się z oceny i wyboru zadania, którego</w:t>
      </w:r>
      <w:r w:rsidRPr="00FD50AA">
        <w:rPr>
          <w:rFonts w:asciiTheme="majorHAnsi" w:eastAsiaTheme="minorHAnsi" w:hAnsiTheme="majorHAnsi" w:cstheme="majorHAnsi"/>
          <w:kern w:val="2"/>
          <w:sz w:val="22"/>
          <w:szCs w:val="22"/>
          <w:lang w:eastAsia="en-US"/>
        </w:rPr>
        <w:t xml:space="preserve"> okoliczność ta będzie dotyczyła. </w:t>
      </w:r>
    </w:p>
    <w:p w14:paraId="242999D6" w14:textId="77777777" w:rsidR="00FD50AA" w:rsidRPr="001A6B36" w:rsidRDefault="00FD50AA" w:rsidP="00FD50AA">
      <w:pPr>
        <w:ind w:left="360"/>
        <w:jc w:val="both"/>
        <w:rPr>
          <w:rFonts w:ascii="Calibri Light" w:hAnsi="Calibri Light"/>
          <w:sz w:val="18"/>
          <w:szCs w:val="20"/>
        </w:rPr>
      </w:pPr>
    </w:p>
    <w:tbl>
      <w:tblPr>
        <w:tblW w:w="4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694"/>
        <w:gridCol w:w="4111"/>
      </w:tblGrid>
      <w:tr w:rsidR="001D3878" w:rsidRPr="001A6B36" w14:paraId="14690022" w14:textId="77777777" w:rsidTr="00F10E29">
        <w:trPr>
          <w:trHeight w:val="310"/>
          <w:jc w:val="center"/>
        </w:trPr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6AFF727E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 w:rsidRPr="00BC3C96">
              <w:rPr>
                <w:rFonts w:ascii="Calibri Light" w:hAnsi="Calibri Light"/>
                <w:b/>
                <w:sz w:val="22"/>
                <w:szCs w:val="18"/>
              </w:rPr>
              <w:t>L.p.</w:t>
            </w:r>
          </w:p>
        </w:tc>
        <w:tc>
          <w:tcPr>
            <w:tcW w:w="2137" w:type="pct"/>
            <w:shd w:val="clear" w:color="auto" w:fill="F2F2F2" w:themeFill="background1" w:themeFillShade="F2"/>
            <w:vAlign w:val="center"/>
          </w:tcPr>
          <w:p w14:paraId="64D83E1D" w14:textId="77777777" w:rsidR="001D3878" w:rsidRPr="00BC3C96" w:rsidRDefault="00437102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N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 xml:space="preserve">azwisko </w:t>
            </w:r>
            <w:r>
              <w:rPr>
                <w:rFonts w:ascii="Calibri Light" w:hAnsi="Calibri Light"/>
                <w:b/>
                <w:sz w:val="22"/>
                <w:szCs w:val="18"/>
              </w:rPr>
              <w:t>i im</w:t>
            </w:r>
            <w:r w:rsidRPr="00437102">
              <w:rPr>
                <w:rFonts w:ascii="Calibri Light" w:hAnsi="Calibri Light"/>
                <w:b/>
                <w:sz w:val="22"/>
                <w:szCs w:val="18"/>
              </w:rPr>
              <w:t xml:space="preserve">ię  </w:t>
            </w:r>
            <w:r w:rsidR="001D3878" w:rsidRPr="00BC3C96">
              <w:rPr>
                <w:rFonts w:ascii="Calibri Light" w:hAnsi="Calibri Light"/>
                <w:b/>
                <w:sz w:val="22"/>
                <w:szCs w:val="18"/>
              </w:rPr>
              <w:t>członka Rady</w:t>
            </w:r>
          </w:p>
        </w:tc>
        <w:tc>
          <w:tcPr>
            <w:tcW w:w="2379" w:type="pct"/>
            <w:shd w:val="clear" w:color="auto" w:fill="F2F2F2" w:themeFill="background1" w:themeFillShade="F2"/>
            <w:vAlign w:val="center"/>
          </w:tcPr>
          <w:p w14:paraId="56D3BF91" w14:textId="77777777" w:rsidR="001D3878" w:rsidRPr="00BC3C96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  <w:r>
              <w:rPr>
                <w:rFonts w:ascii="Calibri Light" w:hAnsi="Calibri Light"/>
                <w:b/>
                <w:sz w:val="22"/>
                <w:szCs w:val="18"/>
              </w:rPr>
              <w:t>Data i p</w:t>
            </w:r>
            <w:r w:rsidRPr="00BC3C96">
              <w:rPr>
                <w:rFonts w:ascii="Calibri Light" w:hAnsi="Calibri Light"/>
                <w:b/>
                <w:sz w:val="22"/>
                <w:szCs w:val="18"/>
              </w:rPr>
              <w:t>odpis</w:t>
            </w:r>
          </w:p>
        </w:tc>
      </w:tr>
      <w:tr w:rsidR="001D3878" w:rsidRPr="001A6B36" w14:paraId="125D3CE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B36E5C1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418E8F1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AAD387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F850931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DF61873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514C5E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08F8E565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47A82CC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DBE6AC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D1417AF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6DD6CE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737FCB15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9CA3A4A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E2AEF9D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03745DB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FDBE014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89ECD62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F39D9A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960C113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2621CF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1302195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2E84FB17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EA17068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5B9512CE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8FDDCFD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E13A4A9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A0BD90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14C269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0FF4C58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5D2087D6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4407FB9A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AB2AF5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171ABBF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60D6BB5E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28DEE98E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1D3878" w:rsidRPr="001A6B36" w14:paraId="0CBB0B0A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03FDBD1B" w14:textId="77777777" w:rsidR="001D3878" w:rsidRPr="00345B4E" w:rsidRDefault="001D3878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384C6B22" w14:textId="77777777" w:rsidR="001D3878" w:rsidRPr="00345B4E" w:rsidRDefault="001D3878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6B6C546" w14:textId="77777777" w:rsidR="001D3878" w:rsidRPr="00345B4E" w:rsidRDefault="001D3878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4286AB1C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1F6A19DA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46E931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610CC8F8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62DE9ADB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33EA94C3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959C54C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13F2C0E4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13C2957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799E3B67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4659C585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7CFB56C1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5CCC5D82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6287226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7540E6F2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55E8BDF6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  <w:tr w:rsidR="005C05FE" w:rsidRPr="001A6B36" w14:paraId="11B01B86" w14:textId="77777777" w:rsidTr="005C05FE">
        <w:trPr>
          <w:trHeight w:val="283"/>
          <w:jc w:val="center"/>
        </w:trPr>
        <w:tc>
          <w:tcPr>
            <w:tcW w:w="485" w:type="pct"/>
            <w:vAlign w:val="center"/>
          </w:tcPr>
          <w:p w14:paraId="4865E3AF" w14:textId="77777777" w:rsidR="005C05FE" w:rsidRPr="00345B4E" w:rsidRDefault="005C05FE" w:rsidP="00FD50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szCs w:val="18"/>
              </w:rPr>
            </w:pPr>
          </w:p>
        </w:tc>
        <w:tc>
          <w:tcPr>
            <w:tcW w:w="2137" w:type="pct"/>
            <w:vAlign w:val="center"/>
          </w:tcPr>
          <w:p w14:paraId="07DC8971" w14:textId="77777777" w:rsidR="005C05FE" w:rsidRPr="00345B4E" w:rsidRDefault="005C05FE" w:rsidP="00FD50AA">
            <w:pPr>
              <w:autoSpaceDE w:val="0"/>
              <w:autoSpaceDN w:val="0"/>
              <w:adjustRightInd w:val="0"/>
              <w:rPr>
                <w:rFonts w:ascii="Calibri Light" w:hAnsi="Calibri Light"/>
                <w:b/>
                <w:szCs w:val="18"/>
              </w:rPr>
            </w:pPr>
          </w:p>
        </w:tc>
        <w:tc>
          <w:tcPr>
            <w:tcW w:w="2379" w:type="pct"/>
          </w:tcPr>
          <w:p w14:paraId="329177DD" w14:textId="77777777" w:rsidR="005C05FE" w:rsidRPr="00345B4E" w:rsidRDefault="005C05FE" w:rsidP="00FD50AA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/>
                <w:b/>
                <w:szCs w:val="18"/>
              </w:rPr>
            </w:pPr>
          </w:p>
        </w:tc>
      </w:tr>
    </w:tbl>
    <w:p w14:paraId="7EA334BA" w14:textId="77777777" w:rsidR="00FD50AA" w:rsidRPr="00BC3C96" w:rsidRDefault="00FD50AA" w:rsidP="00FD50AA">
      <w:pPr>
        <w:rPr>
          <w:rFonts w:ascii="Calibri Light" w:hAnsi="Calibri Light" w:cs="Calibri"/>
          <w:sz w:val="2"/>
        </w:rPr>
      </w:pPr>
    </w:p>
    <w:p w14:paraId="562AC951" w14:textId="77777777" w:rsidR="00FD50AA" w:rsidRPr="00B01DCB" w:rsidRDefault="00FD50AA" w:rsidP="00FD50AA">
      <w:pPr>
        <w:rPr>
          <w:sz w:val="2"/>
          <w:szCs w:val="2"/>
        </w:rPr>
      </w:pPr>
    </w:p>
    <w:sectPr w:rsidR="00FD50AA" w:rsidRPr="00B01DCB" w:rsidSect="009D5D27">
      <w:headerReference w:type="default" r:id="rId7"/>
      <w:footerReference w:type="default" r:id="rId8"/>
      <w:pgSz w:w="11906" w:h="16838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55EEA" w14:textId="77777777" w:rsidR="00F210BA" w:rsidRDefault="00F210BA" w:rsidP="00FD50AA">
      <w:r>
        <w:separator/>
      </w:r>
    </w:p>
  </w:endnote>
  <w:endnote w:type="continuationSeparator" w:id="0">
    <w:p w14:paraId="622A8E30" w14:textId="77777777" w:rsidR="00F210BA" w:rsidRDefault="00F210BA" w:rsidP="00F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382C" w14:textId="77777777" w:rsidR="00B57E7D" w:rsidRDefault="00B57E7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b/>
        <w:sz w:val="14"/>
        <w:szCs w:val="14"/>
      </w:rPr>
    </w:pPr>
  </w:p>
  <w:p w14:paraId="513EB811" w14:textId="77777777" w:rsidR="00B57E7D" w:rsidRPr="00990629" w:rsidRDefault="00B57E7D" w:rsidP="00B70D1C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6EA84" w14:textId="77777777" w:rsidR="00F210BA" w:rsidRDefault="00F210BA" w:rsidP="00FD50AA">
      <w:r>
        <w:separator/>
      </w:r>
    </w:p>
  </w:footnote>
  <w:footnote w:type="continuationSeparator" w:id="0">
    <w:p w14:paraId="03D77AB0" w14:textId="77777777" w:rsidR="00F210BA" w:rsidRDefault="00F210BA" w:rsidP="00F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8BD94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  <w:p w14:paraId="5EBDB70C" w14:textId="77777777" w:rsidR="00B57E7D" w:rsidRPr="00144A51" w:rsidRDefault="00B57E7D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46B91"/>
    <w:multiLevelType w:val="hybridMultilevel"/>
    <w:tmpl w:val="237E2158"/>
    <w:lvl w:ilvl="0" w:tplc="8EEEC4C6">
      <w:start w:val="1"/>
      <w:numFmt w:val="decimal"/>
      <w:lvlText w:val="%1."/>
      <w:lvlJc w:val="left"/>
      <w:pPr>
        <w:ind w:left="780" w:hanging="360"/>
      </w:pPr>
      <w:rPr>
        <w:i w:val="0"/>
        <w:iCs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E490B9B"/>
    <w:multiLevelType w:val="hybridMultilevel"/>
    <w:tmpl w:val="E3583E44"/>
    <w:lvl w:ilvl="0" w:tplc="418CFBEA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3346"/>
    <w:multiLevelType w:val="hybridMultilevel"/>
    <w:tmpl w:val="FF4C8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AA"/>
    <w:rsid w:val="0006774F"/>
    <w:rsid w:val="00087A02"/>
    <w:rsid w:val="000E7F83"/>
    <w:rsid w:val="00123617"/>
    <w:rsid w:val="00163DFF"/>
    <w:rsid w:val="001D3878"/>
    <w:rsid w:val="00211406"/>
    <w:rsid w:val="00237E9F"/>
    <w:rsid w:val="00251D29"/>
    <w:rsid w:val="00285942"/>
    <w:rsid w:val="002D5226"/>
    <w:rsid w:val="002F6F6C"/>
    <w:rsid w:val="003172CC"/>
    <w:rsid w:val="003836A9"/>
    <w:rsid w:val="003A2F03"/>
    <w:rsid w:val="003B0185"/>
    <w:rsid w:val="003B6B13"/>
    <w:rsid w:val="003F5CF3"/>
    <w:rsid w:val="00437102"/>
    <w:rsid w:val="00444381"/>
    <w:rsid w:val="004469FC"/>
    <w:rsid w:val="00450C47"/>
    <w:rsid w:val="004515E9"/>
    <w:rsid w:val="00470A2F"/>
    <w:rsid w:val="004D5442"/>
    <w:rsid w:val="004E5103"/>
    <w:rsid w:val="004E5BD9"/>
    <w:rsid w:val="00521F86"/>
    <w:rsid w:val="005253B5"/>
    <w:rsid w:val="005C05FE"/>
    <w:rsid w:val="006157F8"/>
    <w:rsid w:val="006255E9"/>
    <w:rsid w:val="00647A34"/>
    <w:rsid w:val="006561E4"/>
    <w:rsid w:val="00660AE2"/>
    <w:rsid w:val="00663D57"/>
    <w:rsid w:val="0067065C"/>
    <w:rsid w:val="006B6014"/>
    <w:rsid w:val="006F1571"/>
    <w:rsid w:val="00757D0B"/>
    <w:rsid w:val="00784DE4"/>
    <w:rsid w:val="00820881"/>
    <w:rsid w:val="008326F6"/>
    <w:rsid w:val="008D3D2D"/>
    <w:rsid w:val="00921CC3"/>
    <w:rsid w:val="00924561"/>
    <w:rsid w:val="00943C05"/>
    <w:rsid w:val="009D5D27"/>
    <w:rsid w:val="00A450FF"/>
    <w:rsid w:val="00B01DCB"/>
    <w:rsid w:val="00B16FF0"/>
    <w:rsid w:val="00B37DEA"/>
    <w:rsid w:val="00B57E7D"/>
    <w:rsid w:val="00B6486C"/>
    <w:rsid w:val="00B804D1"/>
    <w:rsid w:val="00B859A6"/>
    <w:rsid w:val="00B977FC"/>
    <w:rsid w:val="00C314FD"/>
    <w:rsid w:val="00C53FB9"/>
    <w:rsid w:val="00D55064"/>
    <w:rsid w:val="00D85643"/>
    <w:rsid w:val="00DD4749"/>
    <w:rsid w:val="00E16ABE"/>
    <w:rsid w:val="00EA57DD"/>
    <w:rsid w:val="00ED1042"/>
    <w:rsid w:val="00F10E29"/>
    <w:rsid w:val="00F1207B"/>
    <w:rsid w:val="00F210BA"/>
    <w:rsid w:val="00FB450B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9683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0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50AA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FD50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50AA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styleId="Pogrubienie">
    <w:name w:val="Strong"/>
    <w:uiPriority w:val="22"/>
    <w:qFormat/>
    <w:rsid w:val="00FD50A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6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61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1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617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47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esnazyk</cp:lastModifiedBy>
  <cp:revision>5</cp:revision>
  <cp:lastPrinted>2024-02-27T05:34:00Z</cp:lastPrinted>
  <dcterms:created xsi:type="dcterms:W3CDTF">2024-03-29T12:03:00Z</dcterms:created>
  <dcterms:modified xsi:type="dcterms:W3CDTF">2024-08-08T12:32:00Z</dcterms:modified>
</cp:coreProperties>
</file>